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AF" w:rsidRPr="00F02A9A" w:rsidRDefault="009A41AF" w:rsidP="009A41AF">
      <w:pPr>
        <w:tabs>
          <w:tab w:val="left" w:pos="3960"/>
        </w:tabs>
        <w:ind w:left="-180"/>
        <w:rPr>
          <w:rFonts w:ascii="Arial" w:hAnsi="Arial" w:cs="Arial"/>
          <w:lang w:val="fr-CH"/>
        </w:rPr>
      </w:pPr>
      <w:r w:rsidRPr="00F02A9A">
        <w:rPr>
          <w:rFonts w:ascii="Arial" w:hAnsi="Arial" w:cs="Arial"/>
          <w:lang w:val="fr-CH"/>
        </w:rPr>
        <w:t xml:space="preserve"> </w:t>
      </w:r>
    </w:p>
    <w:p w:rsidR="008C01A8" w:rsidRPr="00F02A9A" w:rsidRDefault="008C01A8" w:rsidP="009A41AF">
      <w:pPr>
        <w:tabs>
          <w:tab w:val="left" w:pos="3960"/>
        </w:tabs>
        <w:ind w:left="-180"/>
        <w:rPr>
          <w:rFonts w:ascii="Arial" w:hAnsi="Arial" w:cs="Arial"/>
          <w:lang w:val="fr-CH"/>
        </w:rPr>
      </w:pPr>
    </w:p>
    <w:p w:rsidR="008C01A8" w:rsidRPr="00F02A9A" w:rsidRDefault="008C01A8" w:rsidP="009A41AF">
      <w:pPr>
        <w:tabs>
          <w:tab w:val="left" w:pos="3960"/>
        </w:tabs>
        <w:ind w:left="-180"/>
        <w:rPr>
          <w:rFonts w:ascii="Arial" w:hAnsi="Arial" w:cs="Arial"/>
          <w:lang w:val="fr-CH"/>
        </w:rPr>
      </w:pPr>
    </w:p>
    <w:p w:rsidR="00656D32" w:rsidRPr="00656D32" w:rsidRDefault="00656D32" w:rsidP="00656D32">
      <w:pPr>
        <w:tabs>
          <w:tab w:val="left" w:pos="3960"/>
        </w:tabs>
        <w:ind w:left="-180"/>
        <w:rPr>
          <w:rFonts w:ascii="Arial" w:hAnsi="Arial" w:cs="Arial"/>
          <w:lang w:val="fr-CH"/>
        </w:rPr>
      </w:pPr>
      <w:r w:rsidRPr="00656D32">
        <w:rPr>
          <w:rFonts w:ascii="Arial" w:hAnsi="Arial" w:cs="Arial"/>
          <w:lang w:val="fr-CH"/>
        </w:rPr>
        <w:t>(Doit être rempli par le secrétariat central)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048"/>
      </w:tblGrid>
      <w:tr w:rsidR="00656D32" w:rsidRPr="00656D32" w:rsidTr="00B045FB">
        <w:trPr>
          <w:trHeight w:val="408"/>
        </w:trPr>
        <w:tc>
          <w:tcPr>
            <w:tcW w:w="2660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96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656D32">
              <w:rPr>
                <w:rFonts w:ascii="Arial" w:hAnsi="Arial" w:cs="Arial"/>
                <w:b/>
                <w:sz w:val="28"/>
                <w:szCs w:val="28"/>
                <w:lang w:val="fr-CH"/>
              </w:rPr>
              <w:t>Demande n°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656D32" w:rsidRPr="00656D32" w:rsidRDefault="00656D32" w:rsidP="00656D32">
            <w:pPr>
              <w:tabs>
                <w:tab w:val="left" w:pos="396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656D32" w:rsidRPr="00656D32" w:rsidRDefault="00656D32" w:rsidP="00656D32">
      <w:pPr>
        <w:tabs>
          <w:tab w:val="left" w:pos="3960"/>
        </w:tabs>
        <w:rPr>
          <w:rFonts w:ascii="Arial" w:hAnsi="Arial" w:cs="Arial"/>
          <w:sz w:val="32"/>
          <w:szCs w:val="32"/>
        </w:rPr>
      </w:pPr>
    </w:p>
    <w:p w:rsidR="00656D32" w:rsidRPr="00656D32" w:rsidRDefault="00656D32" w:rsidP="00656D32"/>
    <w:p w:rsidR="00656D32" w:rsidRPr="00656D32" w:rsidRDefault="00656D32" w:rsidP="00656D32">
      <w:pPr>
        <w:rPr>
          <w:rFonts w:ascii="Arial" w:hAnsi="Arial" w:cs="Arial"/>
          <w:sz w:val="32"/>
          <w:szCs w:val="32"/>
          <w:lang w:val="de-DE"/>
        </w:rPr>
      </w:pPr>
    </w:p>
    <w:p w:rsidR="00656D32" w:rsidRPr="00656D32" w:rsidRDefault="00656D32" w:rsidP="00656D32">
      <w:pPr>
        <w:ind w:left="-180"/>
        <w:rPr>
          <w:sz w:val="32"/>
          <w:szCs w:val="32"/>
          <w:lang w:val="fr-CH"/>
        </w:rPr>
      </w:pPr>
      <w:r w:rsidRPr="00656D32">
        <w:rPr>
          <w:rFonts w:ascii="Arial" w:hAnsi="Arial" w:cs="Arial"/>
          <w:sz w:val="32"/>
          <w:szCs w:val="32"/>
          <w:lang w:val="fr-CH"/>
        </w:rPr>
        <w:t xml:space="preserve"> </w:t>
      </w:r>
      <w:r w:rsidRPr="00656D32">
        <w:rPr>
          <w:rFonts w:ascii="Arial" w:hAnsi="Arial" w:cs="Arial"/>
          <w:lang w:val="fr-CH"/>
        </w:rPr>
        <w:t>(Doit être rempli par le secrétariat central)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260"/>
        <w:gridCol w:w="1800"/>
      </w:tblGrid>
      <w:tr w:rsidR="00656D32" w:rsidRPr="00656D32" w:rsidTr="00B045FB">
        <w:trPr>
          <w:trHeight w:val="408"/>
        </w:trPr>
        <w:tc>
          <w:tcPr>
            <w:tcW w:w="6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656D32">
              <w:rPr>
                <w:rFonts w:ascii="Arial" w:hAnsi="Arial" w:cs="Arial"/>
                <w:b/>
                <w:bCs/>
                <w:sz w:val="24"/>
                <w:szCs w:val="24"/>
                <w:lang w:val="it-CH" w:eastAsia="de-CH"/>
              </w:rPr>
              <w:t>Suivi de la demande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656D32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656D32">
              <w:rPr>
                <w:rFonts w:ascii="Arial" w:hAnsi="Arial" w:cs="Arial"/>
                <w:b/>
                <w:sz w:val="24"/>
                <w:szCs w:val="24"/>
              </w:rPr>
              <w:t>Statut</w:t>
            </w:r>
          </w:p>
        </w:tc>
      </w:tr>
      <w:tr w:rsidR="00656D32" w:rsidRPr="00656D32" w:rsidTr="00B045FB">
        <w:tc>
          <w:tcPr>
            <w:tcW w:w="6228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656D32">
              <w:rPr>
                <w:rFonts w:ascii="Arial" w:hAnsi="Arial" w:cs="Arial"/>
                <w:b/>
                <w:bCs/>
                <w:sz w:val="20"/>
                <w:szCs w:val="20"/>
              </w:rPr>
              <w:t>Remise le</w:t>
            </w:r>
          </w:p>
        </w:tc>
        <w:tc>
          <w:tcPr>
            <w:tcW w:w="1260" w:type="dxa"/>
            <w:shd w:val="clear" w:color="auto" w:fill="auto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D32" w:rsidRPr="00656D32" w:rsidTr="00B045FB">
        <w:tc>
          <w:tcPr>
            <w:tcW w:w="6228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567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656D32">
              <w:rPr>
                <w:rFonts w:ascii="Arial" w:hAnsi="Arial" w:cs="Arial"/>
                <w:b/>
                <w:bCs/>
                <w:sz w:val="20"/>
                <w:szCs w:val="20"/>
                <w:lang w:val="fr-CH"/>
              </w:rPr>
              <w:t>1</w:t>
            </w:r>
            <w:r w:rsidRPr="00656D32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fr-CH"/>
              </w:rPr>
              <w:t>er</w:t>
            </w:r>
            <w:r w:rsidRPr="00656D32">
              <w:rPr>
                <w:rFonts w:ascii="Arial" w:hAnsi="Arial" w:cs="Arial"/>
                <w:b/>
                <w:bCs/>
                <w:sz w:val="20"/>
                <w:szCs w:val="20"/>
                <w:lang w:val="fr-CH"/>
              </w:rPr>
              <w:t xml:space="preserve"> traitement</w:t>
            </w:r>
          </w:p>
        </w:tc>
        <w:tc>
          <w:tcPr>
            <w:tcW w:w="1260" w:type="dxa"/>
            <w:shd w:val="clear" w:color="auto" w:fill="auto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1800" w:type="dxa"/>
            <w:shd w:val="clear" w:color="auto" w:fill="auto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656D32" w:rsidRPr="00656D32" w:rsidTr="00B045FB">
        <w:tc>
          <w:tcPr>
            <w:tcW w:w="6228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656D32">
              <w:rPr>
                <w:rFonts w:ascii="Arial" w:hAnsi="Arial" w:cs="Arial"/>
                <w:b/>
                <w:bCs/>
                <w:sz w:val="20"/>
                <w:szCs w:val="20"/>
                <w:lang w:val="fr-CH"/>
              </w:rPr>
              <w:t>2</w:t>
            </w:r>
            <w:r w:rsidRPr="00656D32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fr-CH"/>
              </w:rPr>
              <w:t>ème</w:t>
            </w:r>
            <w:r w:rsidRPr="00656D32">
              <w:rPr>
                <w:rFonts w:ascii="Arial" w:hAnsi="Arial" w:cs="Arial"/>
                <w:b/>
                <w:bCs/>
                <w:sz w:val="20"/>
                <w:szCs w:val="20"/>
                <w:lang w:val="fr-CH"/>
              </w:rPr>
              <w:t xml:space="preserve"> traitement</w:t>
            </w:r>
          </w:p>
        </w:tc>
        <w:tc>
          <w:tcPr>
            <w:tcW w:w="1260" w:type="dxa"/>
            <w:shd w:val="clear" w:color="auto" w:fill="auto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1800" w:type="dxa"/>
            <w:shd w:val="clear" w:color="auto" w:fill="auto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</w:tbl>
    <w:p w:rsidR="00656D32" w:rsidRPr="00656D32" w:rsidRDefault="00656D32" w:rsidP="00656D32">
      <w:pPr>
        <w:ind w:left="-180"/>
        <w:rPr>
          <w:rFonts w:ascii="Arial" w:hAnsi="Arial" w:cs="Arial"/>
          <w:sz w:val="20"/>
          <w:szCs w:val="20"/>
          <w:u w:val="single"/>
          <w:lang w:val="fr-CH"/>
        </w:rPr>
      </w:pPr>
      <w:r w:rsidRPr="00656D32">
        <w:rPr>
          <w:rFonts w:ascii="Arial" w:hAnsi="Arial" w:cs="Arial"/>
          <w:lang w:val="fr-CH"/>
        </w:rPr>
        <w:t xml:space="preserve">  </w:t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656D32" w:rsidRPr="00656D32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fr-CH"/>
              </w:rPr>
            </w:pPr>
            <w:r w:rsidRPr="00656D32">
              <w:rPr>
                <w:rFonts w:ascii="Arial" w:hAnsi="Arial" w:cs="Arial"/>
                <w:b/>
                <w:sz w:val="24"/>
                <w:szCs w:val="24"/>
                <w:lang w:val="fr-CH"/>
              </w:rPr>
              <w:t xml:space="preserve">Formelles </w:t>
            </w:r>
          </w:p>
        </w:tc>
      </w:tr>
      <w:tr w:rsidR="00656D32" w:rsidRPr="002D6055" w:rsidTr="00B045FB">
        <w:trPr>
          <w:trHeight w:val="411"/>
        </w:trPr>
        <w:tc>
          <w:tcPr>
            <w:tcW w:w="9246" w:type="dxa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 xml:space="preserve">La FKQ traite les demandes qui concernent les </w:t>
            </w:r>
            <w:r w:rsidRPr="00656D32">
              <w:rPr>
                <w:rFonts w:ascii="Arial" w:hAnsi="Arial" w:cs="Arial"/>
                <w:b/>
                <w:sz w:val="20"/>
                <w:szCs w:val="20"/>
                <w:lang w:val="fr-CH"/>
              </w:rPr>
              <w:t>interprétations</w:t>
            </w: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 xml:space="preserve"> et les </w:t>
            </w:r>
            <w:r w:rsidRPr="00656D32">
              <w:rPr>
                <w:rFonts w:ascii="Arial" w:hAnsi="Arial" w:cs="Arial"/>
                <w:b/>
                <w:sz w:val="20"/>
                <w:szCs w:val="20"/>
                <w:lang w:val="fr-CH"/>
              </w:rPr>
              <w:t>modifications</w:t>
            </w: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 xml:space="preserve"> du modèle Web pour le </w:t>
            </w:r>
            <w:r w:rsidRPr="00656D32">
              <w:rPr>
                <w:rFonts w:ascii="Arial" w:hAnsi="Arial" w:cs="Arial"/>
                <w:b/>
                <w:sz w:val="20"/>
                <w:szCs w:val="20"/>
                <w:lang w:val="fr-CH"/>
              </w:rPr>
              <w:t>rapport sur la qualité</w:t>
            </w: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 xml:space="preserve"> et/ou l’introduction y relative (manuel de l’utilisateur ou icônes Info).</w:t>
            </w:r>
          </w:p>
          <w:p w:rsidR="00656D32" w:rsidRPr="00656D32" w:rsidRDefault="00656D32" w:rsidP="00656D32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pBdr>
                <w:bar w:val="single" w:sz="4" w:color="800000"/>
              </w:pBd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>Afin que la demande soit examinée par la Commission technique Qualité</w:t>
            </w:r>
            <w:bookmarkStart w:id="0" w:name="_GoBack"/>
            <w:bookmarkEnd w:id="0"/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>, les explications suivantes doivent impérativement être respectées :</w:t>
            </w:r>
          </w:p>
          <w:p w:rsidR="00656D32" w:rsidRPr="00656D32" w:rsidRDefault="00656D32" w:rsidP="00656D32">
            <w:pPr>
              <w:pStyle w:val="Listenabsatz"/>
              <w:numPr>
                <w:ilvl w:val="0"/>
                <w:numId w:val="17"/>
              </w:numPr>
              <w:pBdr>
                <w:bar w:val="single" w:sz="4" w:color="800000"/>
              </w:pBd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 xml:space="preserve">Le formulaire de demande doit être rempli complètement et correctement, sous forme électronique. </w:t>
            </w:r>
          </w:p>
          <w:p w:rsidR="00656D32" w:rsidRPr="00656D32" w:rsidRDefault="00656D32" w:rsidP="002D6055">
            <w:pPr>
              <w:pStyle w:val="Listenabsatz"/>
              <w:numPr>
                <w:ilvl w:val="0"/>
                <w:numId w:val="17"/>
              </w:numPr>
              <w:pBdr>
                <w:bar w:val="single" w:sz="4" w:color="800000"/>
              </w:pBd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>Une proposition concrète d’interprétation ou de modification (point 2) doit obligatoirement être formulée pour obtenir une décision de la Commission technique.</w:t>
            </w: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br/>
              <w:t>Le formulaire de demande signé valablement doit être envoyé au Secrétariat central :</w:t>
            </w: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br/>
              <w:t xml:space="preserve">H+ Les hôpitaux de Suisse, Qualité, Lorrainestrasse 4A, 3013 Berne. </w:t>
            </w: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br/>
              <w:t>Pour en simplifier le traitement ultérieur, une copie électronique envoyée par courriel à l’adresse :</w:t>
            </w:r>
            <w:r w:rsidRPr="00656D32">
              <w:rPr>
                <w:lang w:val="fr-CH"/>
              </w:rPr>
              <w:t xml:space="preserve"> </w:t>
            </w:r>
            <w:ins w:id="1" w:author="Praplan Isabelle" w:date="2018-08-14T12:05:00Z">
              <w:r w:rsidR="002D6055">
                <w:rPr>
                  <w:rFonts w:ascii="Arial" w:hAnsi="Arial" w:cs="Arial"/>
                  <w:sz w:val="20"/>
                  <w:szCs w:val="20"/>
                  <w:lang w:val="fr-CH"/>
                </w:rPr>
                <w:fldChar w:fldCharType="begin"/>
              </w:r>
              <w:r w:rsidR="002D6055">
                <w:rPr>
                  <w:rFonts w:ascii="Arial" w:hAnsi="Arial" w:cs="Arial"/>
                  <w:sz w:val="20"/>
                  <w:szCs w:val="20"/>
                  <w:lang w:val="fr-CH"/>
                </w:rPr>
                <w:instrText xml:space="preserve"> HYPERLINK "mailto:</w:instrText>
              </w:r>
            </w:ins>
            <w:r w:rsidR="002D6055" w:rsidRPr="002D6055">
              <w:rPr>
                <w:rFonts w:ascii="Arial" w:hAnsi="Arial" w:cs="Arial"/>
                <w:sz w:val="20"/>
                <w:szCs w:val="20"/>
                <w:lang w:val="fr-CH"/>
              </w:rPr>
              <w:instrText>geschaeftsstelle@hplus.ch</w:instrText>
            </w:r>
            <w:ins w:id="2" w:author="Praplan Isabelle" w:date="2018-08-14T12:05:00Z">
              <w:r w:rsidR="002D6055">
                <w:rPr>
                  <w:rFonts w:ascii="Arial" w:hAnsi="Arial" w:cs="Arial"/>
                  <w:sz w:val="20"/>
                  <w:szCs w:val="20"/>
                  <w:lang w:val="fr-CH"/>
                </w:rPr>
                <w:instrText xml:space="preserve">" </w:instrText>
              </w:r>
              <w:r w:rsidR="002D6055">
                <w:rPr>
                  <w:rFonts w:ascii="Arial" w:hAnsi="Arial" w:cs="Arial"/>
                  <w:sz w:val="20"/>
                  <w:szCs w:val="20"/>
                  <w:lang w:val="fr-CH"/>
                </w:rPr>
                <w:fldChar w:fldCharType="separate"/>
              </w:r>
            </w:ins>
            <w:r w:rsidR="002D6055" w:rsidRPr="009172CC">
              <w:rPr>
                <w:rStyle w:val="Hyperlink"/>
                <w:rFonts w:ascii="Arial" w:hAnsi="Arial" w:cs="Arial"/>
                <w:sz w:val="20"/>
                <w:szCs w:val="20"/>
                <w:lang w:val="fr-CH"/>
              </w:rPr>
              <w:t>geschaeftsstelle@hplus.ch</w:t>
            </w:r>
            <w:ins w:id="3" w:author="Praplan Isabelle" w:date="2018-08-14T12:05:00Z">
              <w:r w:rsidR="002D6055">
                <w:rPr>
                  <w:rFonts w:ascii="Arial" w:hAnsi="Arial" w:cs="Arial"/>
                  <w:sz w:val="20"/>
                  <w:szCs w:val="20"/>
                  <w:lang w:val="fr-CH"/>
                </w:rPr>
                <w:fldChar w:fldCharType="end"/>
              </w:r>
              <w:r w:rsidR="002D6055">
                <w:rPr>
                  <w:rFonts w:ascii="Arial" w:hAnsi="Arial" w:cs="Arial"/>
                  <w:sz w:val="20"/>
                  <w:szCs w:val="20"/>
                  <w:lang w:val="fr-CH"/>
                </w:rPr>
                <w:t xml:space="preserve"> </w:t>
              </w:r>
            </w:ins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>est nécessaire.</w:t>
            </w:r>
          </w:p>
        </w:tc>
      </w:tr>
    </w:tbl>
    <w:p w:rsidR="00656D32" w:rsidRPr="00656D32" w:rsidRDefault="00656D32" w:rsidP="00656D32">
      <w:pPr>
        <w:ind w:left="-180"/>
        <w:rPr>
          <w:rFonts w:ascii="Arial" w:hAnsi="Arial" w:cs="Arial"/>
          <w:sz w:val="20"/>
          <w:szCs w:val="20"/>
          <w:u w:val="single"/>
          <w:lang w:val="fr-CH"/>
        </w:rPr>
      </w:pP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496"/>
        <w:gridCol w:w="3153"/>
      </w:tblGrid>
      <w:tr w:rsidR="00656D32" w:rsidRPr="00656D32" w:rsidTr="00B045FB">
        <w:trPr>
          <w:trHeight w:val="433"/>
        </w:trPr>
        <w:tc>
          <w:tcPr>
            <w:tcW w:w="9255" w:type="dxa"/>
            <w:gridSpan w:val="3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4"/>
                <w:szCs w:val="24"/>
                <w:lang w:val="fr-CH"/>
              </w:rPr>
            </w:pPr>
            <w:r w:rsidRPr="00656D32">
              <w:rPr>
                <w:rFonts w:ascii="Arial" w:hAnsi="Arial" w:cs="Arial"/>
                <w:b/>
                <w:sz w:val="24"/>
                <w:szCs w:val="24"/>
                <w:lang w:val="fr-CH"/>
              </w:rPr>
              <w:t>Indication des références</w:t>
            </w:r>
          </w:p>
        </w:tc>
      </w:tr>
      <w:tr w:rsidR="00656D32" w:rsidRPr="002D6055" w:rsidTr="00656D32">
        <w:trPr>
          <w:trHeight w:val="236"/>
        </w:trPr>
        <w:tc>
          <w:tcPr>
            <w:tcW w:w="4606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 xml:space="preserve">Chapitre du </w:t>
            </w:r>
            <w:r w:rsidRPr="00656D32">
              <w:rPr>
                <w:rFonts w:ascii="Arial" w:hAnsi="Arial" w:cs="Arial"/>
                <w:b/>
                <w:sz w:val="20"/>
                <w:szCs w:val="20"/>
                <w:lang w:val="fr-CH"/>
              </w:rPr>
              <w:t>rapport sur la qualité</w:t>
            </w: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 xml:space="preserve"> généré </w:t>
            </w:r>
            <w:r w:rsidRPr="00656D32">
              <w:rPr>
                <w:rFonts w:ascii="Arial" w:hAnsi="Arial" w:cs="Arial"/>
                <w:b/>
                <w:sz w:val="20"/>
                <w:szCs w:val="20"/>
                <w:lang w:val="fr-CH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pdf.</w:t>
            </w:r>
            <w:r w:rsidRPr="00656D32">
              <w:rPr>
                <w:rFonts w:ascii="Arial" w:hAnsi="Arial" w:cs="Arial"/>
                <w:b/>
                <w:sz w:val="20"/>
                <w:szCs w:val="20"/>
                <w:lang w:val="fr-CH"/>
              </w:rPr>
              <w:t>)</w:t>
            </w:r>
          </w:p>
        </w:tc>
        <w:tc>
          <w:tcPr>
            <w:tcW w:w="4649" w:type="dxa"/>
            <w:gridSpan w:val="2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656D32" w:rsidRPr="002D6055" w:rsidTr="00656D32">
        <w:trPr>
          <w:trHeight w:val="179"/>
        </w:trPr>
        <w:tc>
          <w:tcPr>
            <w:tcW w:w="4606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 xml:space="preserve">Chapitre du </w:t>
            </w:r>
            <w:r w:rsidRPr="00656D32">
              <w:rPr>
                <w:rFonts w:ascii="Arial" w:hAnsi="Arial" w:cs="Arial"/>
                <w:b/>
                <w:sz w:val="20"/>
                <w:szCs w:val="20"/>
                <w:lang w:val="fr-CH"/>
              </w:rPr>
              <w:t>modèle électronique</w:t>
            </w: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 xml:space="preserve"> (site internet)</w:t>
            </w:r>
          </w:p>
        </w:tc>
        <w:tc>
          <w:tcPr>
            <w:tcW w:w="4649" w:type="dxa"/>
            <w:gridSpan w:val="2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656D32" w:rsidRPr="002D6055" w:rsidTr="00656D32">
        <w:trPr>
          <w:trHeight w:val="301"/>
        </w:trPr>
        <w:tc>
          <w:tcPr>
            <w:tcW w:w="4606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>Chapitre du manuel de l’utilisateur</w:t>
            </w:r>
          </w:p>
        </w:tc>
        <w:tc>
          <w:tcPr>
            <w:tcW w:w="4649" w:type="dxa"/>
            <w:gridSpan w:val="2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656D32" w:rsidRPr="002D6055" w:rsidTr="00656D32">
        <w:trPr>
          <w:trHeight w:val="301"/>
        </w:trPr>
        <w:tc>
          <w:tcPr>
            <w:tcW w:w="4606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656D32">
              <w:rPr>
                <w:rFonts w:ascii="Arial" w:hAnsi="Arial" w:cs="Arial"/>
                <w:b/>
                <w:bCs/>
                <w:sz w:val="20"/>
                <w:szCs w:val="20"/>
                <w:lang w:val="fr-CH" w:eastAsia="de-CH"/>
              </w:rPr>
              <w:t>Auteur de la demande</w:t>
            </w:r>
            <w:r w:rsidRPr="00656D32">
              <w:rPr>
                <w:rFonts w:ascii="Arial" w:hAnsi="Arial" w:cs="Arial"/>
                <w:b/>
                <w:bCs/>
                <w:sz w:val="20"/>
                <w:szCs w:val="20"/>
                <w:lang w:val="fr-CH" w:eastAsia="de-CH"/>
              </w:rPr>
              <w:br/>
            </w:r>
            <w:r w:rsidRPr="00656D32">
              <w:rPr>
                <w:rFonts w:ascii="Arial" w:hAnsi="Arial" w:cs="Arial"/>
                <w:bCs/>
                <w:sz w:val="20"/>
                <w:szCs w:val="20"/>
                <w:lang w:val="fr-CH" w:eastAsia="de-CH"/>
              </w:rPr>
              <w:t>(Institution)</w:t>
            </w:r>
          </w:p>
        </w:tc>
        <w:tc>
          <w:tcPr>
            <w:tcW w:w="4649" w:type="dxa"/>
            <w:gridSpan w:val="2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656D32" w:rsidRPr="00656D32" w:rsidTr="00656D32">
        <w:trPr>
          <w:trHeight w:val="173"/>
        </w:trPr>
        <w:tc>
          <w:tcPr>
            <w:tcW w:w="4606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656D32">
              <w:rPr>
                <w:rFonts w:ascii="Arial" w:hAnsi="Arial" w:cs="Arial"/>
                <w:b/>
                <w:sz w:val="20"/>
                <w:szCs w:val="20"/>
                <w:lang w:val="fr-CH"/>
              </w:rPr>
              <w:t>Date</w:t>
            </w:r>
          </w:p>
        </w:tc>
        <w:tc>
          <w:tcPr>
            <w:tcW w:w="4649" w:type="dxa"/>
            <w:gridSpan w:val="2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656D32" w:rsidRPr="00656D32" w:rsidTr="00656D32">
        <w:trPr>
          <w:trHeight w:val="474"/>
        </w:trPr>
        <w:tc>
          <w:tcPr>
            <w:tcW w:w="4606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656D32">
              <w:rPr>
                <w:rFonts w:ascii="Arial" w:hAnsi="Arial" w:cs="Arial"/>
                <w:b/>
                <w:sz w:val="20"/>
                <w:szCs w:val="20"/>
                <w:lang w:val="fr-CH"/>
              </w:rPr>
              <w:t>Nom &amp; Signature</w:t>
            </w:r>
            <w:r w:rsidRPr="00656D32">
              <w:rPr>
                <w:rFonts w:ascii="Arial" w:hAnsi="Arial" w:cs="Arial"/>
                <w:b/>
                <w:sz w:val="20"/>
                <w:szCs w:val="20"/>
                <w:lang w:val="fr-CH"/>
              </w:rPr>
              <w:br/>
              <w:t>du directeur / membre de la direction</w:t>
            </w:r>
          </w:p>
        </w:tc>
        <w:tc>
          <w:tcPr>
            <w:tcW w:w="1496" w:type="dxa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3153" w:type="dxa"/>
            <w:vAlign w:val="bottom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656D32">
              <w:rPr>
                <w:rFonts w:ascii="Arial" w:hAnsi="Arial" w:cs="Arial"/>
                <w:sz w:val="20"/>
                <w:szCs w:val="20"/>
                <w:lang w:val="fr-CH"/>
              </w:rPr>
              <w:t>…………………...........................</w:t>
            </w:r>
          </w:p>
        </w:tc>
      </w:tr>
    </w:tbl>
    <w:p w:rsidR="00656D32" w:rsidRPr="00656D32" w:rsidRDefault="00656D32" w:rsidP="00656D32">
      <w:pPr>
        <w:tabs>
          <w:tab w:val="left" w:pos="360"/>
          <w:tab w:val="left" w:pos="1620"/>
        </w:tabs>
        <w:rPr>
          <w:rFonts w:ascii="Arial" w:hAnsi="Arial" w:cs="Arial"/>
          <w:sz w:val="32"/>
          <w:szCs w:val="32"/>
          <w:lang w:val="fr-CH"/>
        </w:rPr>
      </w:pPr>
    </w:p>
    <w:p w:rsidR="00656D32" w:rsidRPr="00656D32" w:rsidRDefault="00656D32" w:rsidP="00656D32">
      <w:pPr>
        <w:tabs>
          <w:tab w:val="left" w:pos="360"/>
          <w:tab w:val="left" w:pos="1620"/>
        </w:tabs>
        <w:rPr>
          <w:rFonts w:ascii="Arial" w:hAnsi="Arial" w:cs="Arial"/>
          <w:sz w:val="32"/>
          <w:szCs w:val="32"/>
          <w:lang w:val="fr-CH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656D32" w:rsidRPr="00656D32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fr-CH"/>
              </w:rPr>
            </w:pPr>
            <w:r w:rsidRPr="00656D32">
              <w:rPr>
                <w:rFonts w:ascii="Arial" w:hAnsi="Arial" w:cs="Arial"/>
                <w:b/>
                <w:sz w:val="24"/>
                <w:szCs w:val="24"/>
                <w:lang w:val="fr-CH"/>
              </w:rPr>
              <w:t xml:space="preserve">1. </w:t>
            </w:r>
            <w:r w:rsidRPr="00656D32">
              <w:rPr>
                <w:rFonts w:ascii="Arial" w:hAnsi="Arial" w:cs="Arial"/>
                <w:b/>
                <w:sz w:val="24"/>
                <w:szCs w:val="24"/>
                <w:lang w:val="fr-CH"/>
              </w:rPr>
              <w:tab/>
              <w:t xml:space="preserve">Situation initiale / problématique </w:t>
            </w:r>
          </w:p>
        </w:tc>
      </w:tr>
      <w:tr w:rsidR="00656D32" w:rsidRPr="00656D32" w:rsidTr="00B045FB">
        <w:trPr>
          <w:trHeight w:val="211"/>
        </w:trPr>
        <w:tc>
          <w:tcPr>
            <w:tcW w:w="9246" w:type="dxa"/>
          </w:tcPr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</w:tbl>
    <w:p w:rsidR="00656D32" w:rsidRPr="00F02A9A" w:rsidRDefault="00656D32" w:rsidP="00656D32">
      <w:pPr>
        <w:tabs>
          <w:tab w:val="left" w:pos="360"/>
          <w:tab w:val="left" w:pos="1620"/>
        </w:tabs>
        <w:rPr>
          <w:rFonts w:ascii="Arial" w:hAnsi="Arial" w:cs="Arial"/>
          <w:lang w:val="fr-CH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656D32" w:rsidRPr="00656D32" w:rsidTr="00B045FB">
        <w:trPr>
          <w:trHeight w:val="411"/>
        </w:trPr>
        <w:tc>
          <w:tcPr>
            <w:tcW w:w="924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656D32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Pr="00656D32">
              <w:rPr>
                <w:rFonts w:ascii="Arial" w:hAnsi="Arial" w:cs="Arial"/>
                <w:b/>
                <w:sz w:val="24"/>
                <w:szCs w:val="24"/>
              </w:rPr>
              <w:tab/>
              <w:t>Proposition de solution</w:t>
            </w:r>
          </w:p>
        </w:tc>
      </w:tr>
      <w:tr w:rsidR="00656D32" w:rsidRPr="00656D32" w:rsidTr="00B045FB">
        <w:trPr>
          <w:trHeight w:val="207"/>
        </w:trPr>
        <w:tc>
          <w:tcPr>
            <w:tcW w:w="9246" w:type="dxa"/>
            <w:tcBorders>
              <w:top w:val="single" w:sz="4" w:space="0" w:color="auto"/>
            </w:tcBorders>
          </w:tcPr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56D32" w:rsidRPr="00F02A9A" w:rsidRDefault="00656D32" w:rsidP="00656D32">
      <w:pPr>
        <w:tabs>
          <w:tab w:val="left" w:pos="360"/>
          <w:tab w:val="left" w:pos="1620"/>
        </w:tabs>
        <w:rPr>
          <w:rFonts w:ascii="Arial" w:hAnsi="Arial" w:cs="Arial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656D32" w:rsidRPr="002D6055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fr-CH"/>
              </w:rPr>
            </w:pPr>
            <w:r w:rsidRPr="00656D32">
              <w:rPr>
                <w:rFonts w:ascii="Arial" w:hAnsi="Arial" w:cs="Arial"/>
                <w:b/>
                <w:sz w:val="24"/>
                <w:szCs w:val="24"/>
                <w:lang w:val="fr-CH"/>
              </w:rPr>
              <w:t xml:space="preserve">3. </w:t>
            </w:r>
            <w:r w:rsidRPr="00656D32">
              <w:rPr>
                <w:rFonts w:ascii="Arial" w:hAnsi="Arial" w:cs="Arial"/>
                <w:b/>
                <w:sz w:val="24"/>
                <w:szCs w:val="24"/>
                <w:lang w:val="fr-CH"/>
              </w:rPr>
              <w:tab/>
              <w:t>Conséquences pour le rapport sur la qualité généré (</w:t>
            </w:r>
            <w:r>
              <w:rPr>
                <w:rFonts w:ascii="Arial" w:hAnsi="Arial" w:cs="Arial"/>
                <w:b/>
                <w:sz w:val="24"/>
                <w:szCs w:val="24"/>
                <w:lang w:val="fr-CH"/>
              </w:rPr>
              <w:t>pdf.</w:t>
            </w:r>
            <w:r w:rsidRPr="00656D32">
              <w:rPr>
                <w:rFonts w:ascii="Arial" w:hAnsi="Arial" w:cs="Arial"/>
                <w:b/>
                <w:sz w:val="24"/>
                <w:szCs w:val="24"/>
                <w:lang w:val="fr-CH"/>
              </w:rPr>
              <w:t>)</w:t>
            </w:r>
          </w:p>
        </w:tc>
      </w:tr>
      <w:tr w:rsidR="00656D32" w:rsidRPr="002D6055" w:rsidTr="00B045FB">
        <w:trPr>
          <w:trHeight w:val="215"/>
        </w:trPr>
        <w:tc>
          <w:tcPr>
            <w:tcW w:w="9246" w:type="dxa"/>
          </w:tcPr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 w:eastAsia="de-CH"/>
              </w:rPr>
            </w:pPr>
          </w:p>
        </w:tc>
      </w:tr>
    </w:tbl>
    <w:p w:rsidR="00656D32" w:rsidRPr="00F02A9A" w:rsidRDefault="00656D32" w:rsidP="00656D32">
      <w:pPr>
        <w:tabs>
          <w:tab w:val="left" w:pos="1620"/>
        </w:tabs>
        <w:rPr>
          <w:rFonts w:ascii="Arial" w:hAnsi="Arial" w:cs="Arial"/>
          <w:lang w:val="fr-CH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656D32" w:rsidRPr="002D6055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fr-CH"/>
              </w:rPr>
            </w:pPr>
            <w:r w:rsidRPr="00656D32">
              <w:rPr>
                <w:rFonts w:ascii="Arial" w:hAnsi="Arial" w:cs="Arial"/>
                <w:b/>
                <w:sz w:val="24"/>
                <w:szCs w:val="24"/>
                <w:lang w:val="fr-CH"/>
              </w:rPr>
              <w:t xml:space="preserve">4. </w:t>
            </w:r>
            <w:r w:rsidRPr="00656D32">
              <w:rPr>
                <w:rFonts w:ascii="Arial" w:hAnsi="Arial" w:cs="Arial"/>
                <w:b/>
                <w:sz w:val="24"/>
                <w:szCs w:val="24"/>
                <w:lang w:val="fr-CH"/>
              </w:rPr>
              <w:tab/>
              <w:t>Conséquence pour le modèle électronique (y. c. boutons Info)</w:t>
            </w:r>
          </w:p>
        </w:tc>
      </w:tr>
      <w:tr w:rsidR="00656D32" w:rsidRPr="002D6055" w:rsidTr="00B045FB">
        <w:trPr>
          <w:trHeight w:val="197"/>
        </w:trPr>
        <w:tc>
          <w:tcPr>
            <w:tcW w:w="9246" w:type="dxa"/>
          </w:tcPr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</w:tbl>
    <w:p w:rsidR="00656D32" w:rsidRPr="00F02A9A" w:rsidRDefault="00656D32" w:rsidP="00656D32">
      <w:pPr>
        <w:tabs>
          <w:tab w:val="left" w:pos="1620"/>
        </w:tabs>
        <w:rPr>
          <w:lang w:val="fr-CH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656D32" w:rsidRPr="00656D32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656D32" w:rsidRPr="00656D32" w:rsidRDefault="00656D32" w:rsidP="00656D32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fr-CH"/>
              </w:rPr>
            </w:pPr>
            <w:r w:rsidRPr="00656D32">
              <w:rPr>
                <w:rFonts w:ascii="Arial" w:hAnsi="Arial" w:cs="Arial"/>
                <w:b/>
                <w:sz w:val="24"/>
                <w:szCs w:val="24"/>
                <w:lang w:val="fr-CH"/>
              </w:rPr>
              <w:t xml:space="preserve">5. </w:t>
            </w:r>
            <w:r w:rsidRPr="00656D32">
              <w:rPr>
                <w:rFonts w:ascii="Arial" w:hAnsi="Arial" w:cs="Arial"/>
                <w:b/>
                <w:sz w:val="24"/>
                <w:szCs w:val="24"/>
                <w:lang w:val="fr-CH"/>
              </w:rPr>
              <w:tab/>
              <w:t>Autres conséquences</w:t>
            </w:r>
          </w:p>
        </w:tc>
      </w:tr>
      <w:tr w:rsidR="00656D32" w:rsidRPr="00656D32" w:rsidTr="00B045FB">
        <w:trPr>
          <w:trHeight w:val="197"/>
        </w:trPr>
        <w:tc>
          <w:tcPr>
            <w:tcW w:w="9246" w:type="dxa"/>
          </w:tcPr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56D32" w:rsidRPr="00656D32" w:rsidRDefault="00656D32" w:rsidP="00656D3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</w:tbl>
    <w:p w:rsidR="009A41AF" w:rsidRPr="00131FD1" w:rsidRDefault="009A41AF" w:rsidP="00131FD1"/>
    <w:sectPr w:rsidR="009A41AF" w:rsidRPr="00131FD1" w:rsidSect="00333DA7">
      <w:footerReference w:type="default" r:id="rId8"/>
      <w:headerReference w:type="first" r:id="rId9"/>
      <w:footerReference w:type="first" r:id="rId10"/>
      <w:pgSz w:w="11906" w:h="16838" w:code="9"/>
      <w:pgMar w:top="851" w:right="1021" w:bottom="1418" w:left="153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171" w:rsidRDefault="009F7171">
      <w:r>
        <w:separator/>
      </w:r>
    </w:p>
  </w:endnote>
  <w:endnote w:type="continuationSeparator" w:id="0">
    <w:p w:rsidR="009F7171" w:rsidRDefault="009F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55 Roman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528"/>
      <w:gridCol w:w="2663"/>
      <w:gridCol w:w="3096"/>
    </w:tblGrid>
    <w:tr w:rsidR="009A41AF" w:rsidTr="00B045FB">
      <w:trPr>
        <w:trHeight w:val="397"/>
      </w:trPr>
      <w:tc>
        <w:tcPr>
          <w:tcW w:w="3528" w:type="dxa"/>
          <w:vAlign w:val="center"/>
        </w:tcPr>
        <w:p w:rsidR="009A41AF" w:rsidRPr="009A41AF" w:rsidRDefault="009A41AF" w:rsidP="00B045FB">
          <w:pPr>
            <w:pStyle w:val="Fuzeile"/>
            <w:rPr>
              <w:rFonts w:ascii="Arial" w:hAnsi="Arial" w:cs="Arial"/>
              <w:szCs w:val="16"/>
              <w:lang w:val="fr-FR"/>
            </w:rPr>
          </w:pPr>
        </w:p>
      </w:tc>
      <w:tc>
        <w:tcPr>
          <w:tcW w:w="2663" w:type="dxa"/>
          <w:vAlign w:val="center"/>
        </w:tcPr>
        <w:p w:rsidR="009A41AF" w:rsidRPr="009A41AF" w:rsidRDefault="009A41AF" w:rsidP="00B045FB">
          <w:pPr>
            <w:pStyle w:val="Fuzeile"/>
            <w:jc w:val="center"/>
            <w:rPr>
              <w:rFonts w:ascii="Arial" w:hAnsi="Arial" w:cs="Arial"/>
              <w:szCs w:val="16"/>
            </w:rPr>
          </w:pPr>
          <w:r w:rsidRPr="009A41AF">
            <w:rPr>
              <w:rFonts w:ascii="Arial" w:hAnsi="Arial" w:cs="Arial"/>
              <w:szCs w:val="16"/>
            </w:rPr>
            <w:t>Antragsnummer: nn_nnnn</w:t>
          </w:r>
        </w:p>
      </w:tc>
      <w:tc>
        <w:tcPr>
          <w:tcW w:w="3096" w:type="dxa"/>
          <w:vAlign w:val="center"/>
        </w:tcPr>
        <w:p w:rsidR="009A41AF" w:rsidRPr="009A41AF" w:rsidRDefault="009A41AF" w:rsidP="00B045FB">
          <w:pPr>
            <w:pStyle w:val="Fuzeile"/>
            <w:jc w:val="right"/>
            <w:rPr>
              <w:rFonts w:ascii="Arial" w:hAnsi="Arial" w:cs="Arial"/>
              <w:szCs w:val="16"/>
            </w:rPr>
          </w:pP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PAGE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0360A7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  <w:r w:rsidRPr="009A41AF">
            <w:rPr>
              <w:rStyle w:val="Seitenzahl"/>
              <w:rFonts w:ascii="Arial" w:hAnsi="Arial" w:cs="Arial"/>
            </w:rPr>
            <w:t>/</w:t>
          </w: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NUMPAGES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0360A7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:rsidR="00317E83" w:rsidRPr="00333DA7" w:rsidRDefault="00317E83" w:rsidP="00B10178">
    <w:pPr>
      <w:tabs>
        <w:tab w:val="right" w:pos="9356"/>
      </w:tabs>
      <w:rPr>
        <w:noProof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1AF" w:rsidRDefault="009A41AF" w:rsidP="009A41AF">
    <w:pPr>
      <w:pStyle w:val="Fuzeile"/>
      <w:tabs>
        <w:tab w:val="left" w:pos="634"/>
      </w:tabs>
    </w:pPr>
    <w:r>
      <w:tab/>
    </w: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528"/>
      <w:gridCol w:w="2663"/>
      <w:gridCol w:w="3096"/>
    </w:tblGrid>
    <w:tr w:rsidR="009A41AF" w:rsidTr="00B045FB">
      <w:trPr>
        <w:trHeight w:val="397"/>
      </w:trPr>
      <w:tc>
        <w:tcPr>
          <w:tcW w:w="3528" w:type="dxa"/>
          <w:vAlign w:val="center"/>
        </w:tcPr>
        <w:p w:rsidR="009A41AF" w:rsidRPr="009A41AF" w:rsidRDefault="009A41AF" w:rsidP="00B045FB">
          <w:pPr>
            <w:pStyle w:val="Fuzeile"/>
            <w:rPr>
              <w:rFonts w:ascii="Arial" w:hAnsi="Arial" w:cs="Arial"/>
              <w:szCs w:val="16"/>
              <w:lang w:val="fr-FR"/>
            </w:rPr>
          </w:pPr>
        </w:p>
      </w:tc>
      <w:tc>
        <w:tcPr>
          <w:tcW w:w="2663" w:type="dxa"/>
          <w:vAlign w:val="center"/>
        </w:tcPr>
        <w:p w:rsidR="009A41AF" w:rsidRPr="009A41AF" w:rsidRDefault="009A41AF" w:rsidP="00B045FB">
          <w:pPr>
            <w:pStyle w:val="Fuzeile"/>
            <w:jc w:val="center"/>
            <w:rPr>
              <w:rFonts w:ascii="Arial" w:hAnsi="Arial" w:cs="Arial"/>
              <w:szCs w:val="16"/>
            </w:rPr>
          </w:pPr>
          <w:r w:rsidRPr="009A41AF">
            <w:rPr>
              <w:rFonts w:ascii="Arial" w:hAnsi="Arial" w:cs="Arial"/>
              <w:szCs w:val="16"/>
            </w:rPr>
            <w:t>Antragsnummer: nn_nnnn</w:t>
          </w:r>
        </w:p>
      </w:tc>
      <w:tc>
        <w:tcPr>
          <w:tcW w:w="3096" w:type="dxa"/>
          <w:vAlign w:val="center"/>
        </w:tcPr>
        <w:p w:rsidR="009A41AF" w:rsidRPr="009A41AF" w:rsidRDefault="009A41AF" w:rsidP="00B045FB">
          <w:pPr>
            <w:pStyle w:val="Fuzeile"/>
            <w:jc w:val="right"/>
            <w:rPr>
              <w:rFonts w:ascii="Arial" w:hAnsi="Arial" w:cs="Arial"/>
              <w:szCs w:val="16"/>
            </w:rPr>
          </w:pP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PAGE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0360A7">
            <w:rPr>
              <w:rStyle w:val="Seitenzahl"/>
              <w:rFonts w:ascii="Arial" w:hAnsi="Arial" w:cs="Arial"/>
            </w:rPr>
            <w:t>1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  <w:r w:rsidRPr="009A41AF">
            <w:rPr>
              <w:rStyle w:val="Seitenzahl"/>
              <w:rFonts w:ascii="Arial" w:hAnsi="Arial" w:cs="Arial"/>
            </w:rPr>
            <w:t>/</w:t>
          </w: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NUMPAGES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0360A7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:rsidR="008455C7" w:rsidRDefault="008455C7" w:rsidP="009A41AF">
    <w:pPr>
      <w:pStyle w:val="Fuzeile"/>
      <w:tabs>
        <w:tab w:val="left" w:pos="634"/>
      </w:tabs>
    </w:pPr>
  </w:p>
  <w:p w:rsidR="003A1E97" w:rsidRDefault="003A1E9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171" w:rsidRDefault="009F7171">
      <w:r>
        <w:separator/>
      </w:r>
    </w:p>
  </w:footnote>
  <w:footnote w:type="continuationSeparator" w:id="0">
    <w:p w:rsidR="009F7171" w:rsidRDefault="009F7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7B6" w:rsidRDefault="00256D6C" w:rsidP="00031CEB">
    <w:pPr>
      <w:pStyle w:val="Kopfzeile"/>
      <w:tabs>
        <w:tab w:val="left" w:pos="5940"/>
      </w:tabs>
    </w:pPr>
    <w:bookmarkStart w:id="4" w:name="BkmLayout"/>
    <w:r>
      <w:rPr>
        <w:lang w:eastAsia="de-CH"/>
      </w:rPr>
      <w:drawing>
        <wp:anchor distT="0" distB="0" distL="114300" distR="114300" simplePos="0" relativeHeight="251657216" behindDoc="1" locked="0" layoutInCell="1" allowOverlap="1" wp14:anchorId="70A960FA" wp14:editId="2CFA56F3">
          <wp:simplePos x="0" y="0"/>
          <wp:positionH relativeFrom="column">
            <wp:posOffset>-342900</wp:posOffset>
          </wp:positionH>
          <wp:positionV relativeFrom="paragraph">
            <wp:posOffset>-183515</wp:posOffset>
          </wp:positionV>
          <wp:extent cx="1732915" cy="1086485"/>
          <wp:effectExtent l="0" t="0" r="635" b="0"/>
          <wp:wrapNone/>
          <wp:docPr id="5" name="Bild 26" descr="Z:\Allgemein\Kommunikation\Corporate Design H+\Logo\H+_Logo_Zusat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Z:\Allgemein\Kommunikation\Corporate Design H+\Logo\H+_Logo_Zusatz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1086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E37B6" w:rsidRDefault="009E37B6" w:rsidP="00031CEB">
    <w:pPr>
      <w:pStyle w:val="Kopfzeile"/>
      <w:tabs>
        <w:tab w:val="left" w:pos="5940"/>
      </w:tabs>
    </w:pPr>
  </w:p>
  <w:p w:rsidR="009E37B6" w:rsidRDefault="009A41AF" w:rsidP="00031CEB">
    <w:pPr>
      <w:pStyle w:val="Kopfzeile"/>
      <w:tabs>
        <w:tab w:val="left" w:pos="5940"/>
      </w:tabs>
    </w:pPr>
    <w:r>
      <w:tab/>
    </w:r>
  </w:p>
  <w:p w:rsidR="009E37B6" w:rsidRDefault="009E37B6" w:rsidP="00031CEB">
    <w:pPr>
      <w:pStyle w:val="Kopfzeile"/>
      <w:tabs>
        <w:tab w:val="left" w:pos="5940"/>
      </w:tabs>
    </w:pPr>
  </w:p>
  <w:p w:rsidR="00656D32" w:rsidRPr="00A90A08" w:rsidRDefault="00656D32" w:rsidP="00656D32">
    <w:pPr>
      <w:jc w:val="right"/>
      <w:rPr>
        <w:rFonts w:ascii="Verdana" w:hAnsi="Verdana" w:cs="Arial"/>
        <w:b/>
        <w:i/>
        <w:color w:val="005292"/>
        <w:sz w:val="28"/>
        <w:szCs w:val="28"/>
        <w:lang w:val="fr-CH"/>
      </w:rPr>
    </w:pPr>
    <w:r w:rsidRPr="00A90A08">
      <w:rPr>
        <w:rFonts w:ascii="Verdana" w:hAnsi="Verdana" w:cs="Arial"/>
        <w:b/>
        <w:i/>
        <w:color w:val="005292"/>
        <w:sz w:val="28"/>
        <w:szCs w:val="28"/>
        <w:lang w:val="fr-CH"/>
      </w:rPr>
      <w:t>Commission</w:t>
    </w:r>
    <w:r>
      <w:rPr>
        <w:rFonts w:ascii="Verdana" w:hAnsi="Verdana" w:cs="Arial"/>
        <w:b/>
        <w:i/>
        <w:color w:val="005292"/>
        <w:sz w:val="28"/>
        <w:szCs w:val="28"/>
        <w:lang w:val="fr-CH"/>
      </w:rPr>
      <w:t xml:space="preserve"> technique</w:t>
    </w:r>
    <w:r>
      <w:rPr>
        <w:rFonts w:ascii="Verdana" w:hAnsi="Verdana" w:cs="Arial"/>
        <w:b/>
        <w:i/>
        <w:color w:val="005292"/>
        <w:sz w:val="28"/>
        <w:szCs w:val="28"/>
        <w:lang w:val="fr-CH"/>
      </w:rPr>
      <w:br/>
      <w:t>Q</w:t>
    </w:r>
    <w:r w:rsidRPr="00A90A08">
      <w:rPr>
        <w:rFonts w:ascii="Verdana" w:hAnsi="Verdana" w:cs="Arial"/>
        <w:b/>
        <w:i/>
        <w:color w:val="005292"/>
        <w:sz w:val="28"/>
        <w:szCs w:val="28"/>
        <w:lang w:val="fr-CH"/>
      </w:rPr>
      <w:t>ualité</w:t>
    </w:r>
    <w:r>
      <w:rPr>
        <w:rFonts w:ascii="Verdana" w:hAnsi="Verdana" w:cs="Arial"/>
        <w:b/>
        <w:i/>
        <w:color w:val="005292"/>
        <w:sz w:val="28"/>
        <w:szCs w:val="28"/>
        <w:lang w:val="fr-CH"/>
      </w:rPr>
      <w:t xml:space="preserve"> - FKQ</w:t>
    </w:r>
  </w:p>
  <w:p w:rsidR="009E37B6" w:rsidRPr="00656D32" w:rsidRDefault="009E37B6" w:rsidP="00031CEB">
    <w:pPr>
      <w:pStyle w:val="Kopfzeile"/>
      <w:tabs>
        <w:tab w:val="left" w:pos="5940"/>
      </w:tabs>
      <w:rPr>
        <w:lang w:val="fr-CH"/>
      </w:rPr>
    </w:pPr>
  </w:p>
  <w:p w:rsidR="009E37B6" w:rsidRPr="00656D32" w:rsidRDefault="009E37B6" w:rsidP="003B5EE2">
    <w:pPr>
      <w:pStyle w:val="Kopfzeile"/>
      <w:tabs>
        <w:tab w:val="left" w:pos="5940"/>
      </w:tabs>
      <w:rPr>
        <w:lang w:val="fr-CH"/>
      </w:rPr>
    </w:pPr>
  </w:p>
  <w:p w:rsidR="009E37B6" w:rsidRPr="00656D32" w:rsidRDefault="009E37B6" w:rsidP="009E37B6">
    <w:pPr>
      <w:pStyle w:val="Kopfzeile"/>
      <w:tabs>
        <w:tab w:val="left" w:pos="5940"/>
      </w:tabs>
      <w:rPr>
        <w:lang w:val="fr-CH"/>
      </w:rPr>
    </w:pPr>
  </w:p>
  <w:tbl>
    <w:tblPr>
      <w:tblW w:w="9180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228"/>
      <w:gridCol w:w="2952"/>
    </w:tblGrid>
    <w:tr w:rsidR="009A41AF" w:rsidRPr="00F02A9A" w:rsidTr="009A41AF">
      <w:trPr>
        <w:gridAfter w:val="1"/>
        <w:wAfter w:w="2952" w:type="dxa"/>
        <w:trHeight w:val="97"/>
      </w:trPr>
      <w:tc>
        <w:tcPr>
          <w:tcW w:w="6228" w:type="dxa"/>
          <w:tcBorders>
            <w:top w:val="nil"/>
            <w:left w:val="nil"/>
            <w:bottom w:val="nil"/>
            <w:right w:val="nil"/>
          </w:tcBorders>
          <w:vAlign w:val="center"/>
        </w:tcPr>
        <w:bookmarkEnd w:id="4"/>
        <w:p w:rsidR="009A41AF" w:rsidRPr="00656D32" w:rsidRDefault="009A41AF" w:rsidP="00B045FB">
          <w:pPr>
            <w:rPr>
              <w:rFonts w:ascii="Arial" w:hAnsi="Arial" w:cs="Arial"/>
              <w:b/>
              <w:sz w:val="28"/>
              <w:szCs w:val="28"/>
              <w:lang w:val="fr-CH"/>
            </w:rPr>
          </w:pPr>
          <w:r>
            <w:rPr>
              <w:rFonts w:ascii="Arial" w:hAnsi="Arial" w:cs="Arial"/>
              <w:noProof/>
              <w:sz w:val="22"/>
              <w:szCs w:val="22"/>
              <w:lang w:eastAsia="de-CH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AE67322" wp14:editId="15DBA470">
                    <wp:simplePos x="0" y="0"/>
                    <wp:positionH relativeFrom="column">
                      <wp:posOffset>-339090</wp:posOffset>
                    </wp:positionH>
                    <wp:positionV relativeFrom="paragraph">
                      <wp:posOffset>69215</wp:posOffset>
                    </wp:positionV>
                    <wp:extent cx="6346190" cy="0"/>
                    <wp:effectExtent l="0" t="0" r="16510" b="19050"/>
                    <wp:wrapNone/>
                    <wp:docPr id="2" name="Line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461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529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C09B03F" id="Line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7pt,5.45pt" to="473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" strokecolor="#005292"/>
                </w:pict>
              </mc:Fallback>
            </mc:AlternateContent>
          </w:r>
        </w:p>
      </w:tc>
    </w:tr>
    <w:tr w:rsidR="009A41AF" w:rsidRPr="002D6055" w:rsidTr="009A41AF">
      <w:trPr>
        <w:trHeight w:val="512"/>
      </w:trPr>
      <w:tc>
        <w:tcPr>
          <w:tcW w:w="9180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9A41AF" w:rsidRPr="00656D32" w:rsidRDefault="00656D32" w:rsidP="00656D32">
          <w:pPr>
            <w:pBdr>
              <w:bar w:val="single" w:sz="4" w:color="800000"/>
            </w:pBdr>
            <w:jc w:val="center"/>
            <w:rPr>
              <w:rFonts w:ascii="Arial" w:hAnsi="Arial" w:cs="Arial"/>
              <w:b/>
              <w:color w:val="005292"/>
              <w:sz w:val="36"/>
              <w:szCs w:val="36"/>
              <w:lang w:val="fr-CH"/>
            </w:rPr>
          </w:pPr>
          <w:r w:rsidRPr="00415D78">
            <w:rPr>
              <w:rFonts w:ascii="Arial" w:hAnsi="Arial" w:cs="Arial"/>
              <w:b/>
              <w:color w:val="005292"/>
              <w:sz w:val="36"/>
              <w:szCs w:val="36"/>
              <w:lang w:val="fr-CH"/>
            </w:rPr>
            <w:t>Formulaire de demande</w:t>
          </w:r>
          <w:r w:rsidRPr="00415D78">
            <w:rPr>
              <w:rFonts w:ascii="Arial" w:hAnsi="Arial" w:cs="Arial"/>
              <w:b/>
              <w:color w:val="005292"/>
              <w:sz w:val="36"/>
              <w:szCs w:val="36"/>
              <w:lang w:val="fr-CH"/>
            </w:rPr>
            <w:br/>
            <w:t xml:space="preserve">Rapport </w:t>
          </w:r>
          <w:r>
            <w:rPr>
              <w:rFonts w:ascii="Arial" w:hAnsi="Arial" w:cs="Arial"/>
              <w:b/>
              <w:color w:val="005292"/>
              <w:sz w:val="36"/>
              <w:szCs w:val="36"/>
              <w:lang w:val="fr-CH"/>
            </w:rPr>
            <w:t xml:space="preserve">sur la </w:t>
          </w:r>
          <w:r w:rsidRPr="00415D78">
            <w:rPr>
              <w:rFonts w:ascii="Arial" w:hAnsi="Arial" w:cs="Arial"/>
              <w:b/>
              <w:color w:val="005292"/>
              <w:sz w:val="36"/>
              <w:szCs w:val="36"/>
              <w:lang w:val="fr-CH"/>
            </w:rPr>
            <w:t>qualité</w:t>
          </w:r>
        </w:p>
      </w:tc>
    </w:tr>
  </w:tbl>
  <w:p w:rsidR="00F647B8" w:rsidRPr="00656D32" w:rsidRDefault="00F647B8" w:rsidP="00031CEB">
    <w:pPr>
      <w:pStyle w:val="Kopfzeile"/>
      <w:tabs>
        <w:tab w:val="left" w:pos="5940"/>
      </w:tabs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19CB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064F4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EE435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8B4F8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624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4AC79BA"/>
    <w:multiLevelType w:val="multilevel"/>
    <w:tmpl w:val="BFA21ED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E271257"/>
    <w:multiLevelType w:val="hybridMultilevel"/>
    <w:tmpl w:val="9BC0BEA0"/>
    <w:lvl w:ilvl="0" w:tplc="66D6986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B307F"/>
    <w:multiLevelType w:val="hybridMultilevel"/>
    <w:tmpl w:val="26D89A08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D7E2B"/>
    <w:multiLevelType w:val="hybridMultilevel"/>
    <w:tmpl w:val="1CCC0F40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6"/>
  </w:num>
  <w:num w:numId="16">
    <w:abstractNumId w:val="8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raplan Isabelle">
    <w15:presenceInfo w15:providerId="AD" w15:userId="S-1-5-21-2839075759-1729205298-3136396164-26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171"/>
    <w:rsid w:val="00011A7C"/>
    <w:rsid w:val="00031CEB"/>
    <w:rsid w:val="000360A7"/>
    <w:rsid w:val="00052500"/>
    <w:rsid w:val="00077FF2"/>
    <w:rsid w:val="00083792"/>
    <w:rsid w:val="000849C3"/>
    <w:rsid w:val="000A540A"/>
    <w:rsid w:val="000B6FB6"/>
    <w:rsid w:val="000B7C3A"/>
    <w:rsid w:val="000C25DD"/>
    <w:rsid w:val="000C58AD"/>
    <w:rsid w:val="000F1860"/>
    <w:rsid w:val="000F3257"/>
    <w:rsid w:val="0010710C"/>
    <w:rsid w:val="001118C2"/>
    <w:rsid w:val="001118E2"/>
    <w:rsid w:val="00131FD1"/>
    <w:rsid w:val="00136869"/>
    <w:rsid w:val="0016117D"/>
    <w:rsid w:val="00162C48"/>
    <w:rsid w:val="00187964"/>
    <w:rsid w:val="0019152A"/>
    <w:rsid w:val="001A7391"/>
    <w:rsid w:val="001C5C64"/>
    <w:rsid w:val="001C7E5C"/>
    <w:rsid w:val="001D07D0"/>
    <w:rsid w:val="001D16F8"/>
    <w:rsid w:val="001F022E"/>
    <w:rsid w:val="00213147"/>
    <w:rsid w:val="00244DEB"/>
    <w:rsid w:val="0025170F"/>
    <w:rsid w:val="00256D6C"/>
    <w:rsid w:val="002833A4"/>
    <w:rsid w:val="002A1C6F"/>
    <w:rsid w:val="002A3FDA"/>
    <w:rsid w:val="002B6DB9"/>
    <w:rsid w:val="002C125B"/>
    <w:rsid w:val="002C399F"/>
    <w:rsid w:val="002D6055"/>
    <w:rsid w:val="002E1591"/>
    <w:rsid w:val="002E4E62"/>
    <w:rsid w:val="00301FF6"/>
    <w:rsid w:val="00303E58"/>
    <w:rsid w:val="003063B0"/>
    <w:rsid w:val="00317E83"/>
    <w:rsid w:val="00333DA7"/>
    <w:rsid w:val="00336CBD"/>
    <w:rsid w:val="0035616F"/>
    <w:rsid w:val="00363E56"/>
    <w:rsid w:val="00365C85"/>
    <w:rsid w:val="0036769C"/>
    <w:rsid w:val="00376D7D"/>
    <w:rsid w:val="00382FEC"/>
    <w:rsid w:val="00392822"/>
    <w:rsid w:val="00393AB2"/>
    <w:rsid w:val="003A1E97"/>
    <w:rsid w:val="003B5EE2"/>
    <w:rsid w:val="003C5A50"/>
    <w:rsid w:val="003E13B6"/>
    <w:rsid w:val="003E5217"/>
    <w:rsid w:val="0040784C"/>
    <w:rsid w:val="00442653"/>
    <w:rsid w:val="00453E05"/>
    <w:rsid w:val="004714D8"/>
    <w:rsid w:val="004A46BC"/>
    <w:rsid w:val="004B5612"/>
    <w:rsid w:val="004B60FD"/>
    <w:rsid w:val="004B7ABD"/>
    <w:rsid w:val="004D1D5E"/>
    <w:rsid w:val="004E07B0"/>
    <w:rsid w:val="004E132C"/>
    <w:rsid w:val="004E7E34"/>
    <w:rsid w:val="004F04B7"/>
    <w:rsid w:val="004F224E"/>
    <w:rsid w:val="004F7358"/>
    <w:rsid w:val="00511AB2"/>
    <w:rsid w:val="005145D7"/>
    <w:rsid w:val="00520961"/>
    <w:rsid w:val="005252F2"/>
    <w:rsid w:val="0053162A"/>
    <w:rsid w:val="005559E5"/>
    <w:rsid w:val="0056318C"/>
    <w:rsid w:val="00577E7D"/>
    <w:rsid w:val="00587D5B"/>
    <w:rsid w:val="005944F3"/>
    <w:rsid w:val="005A7E7B"/>
    <w:rsid w:val="005C7536"/>
    <w:rsid w:val="005E292B"/>
    <w:rsid w:val="005E4CF9"/>
    <w:rsid w:val="005E62D6"/>
    <w:rsid w:val="005F3829"/>
    <w:rsid w:val="005F67C5"/>
    <w:rsid w:val="005F7B2A"/>
    <w:rsid w:val="00640030"/>
    <w:rsid w:val="0064279E"/>
    <w:rsid w:val="00654485"/>
    <w:rsid w:val="00656D32"/>
    <w:rsid w:val="00694077"/>
    <w:rsid w:val="00697756"/>
    <w:rsid w:val="006F49B3"/>
    <w:rsid w:val="006F6F41"/>
    <w:rsid w:val="00725BD9"/>
    <w:rsid w:val="007454D1"/>
    <w:rsid w:val="00746715"/>
    <w:rsid w:val="007477A8"/>
    <w:rsid w:val="00755BBD"/>
    <w:rsid w:val="007679FB"/>
    <w:rsid w:val="007709F7"/>
    <w:rsid w:val="00771F45"/>
    <w:rsid w:val="00775574"/>
    <w:rsid w:val="007C0498"/>
    <w:rsid w:val="007C3C53"/>
    <w:rsid w:val="007D1ACC"/>
    <w:rsid w:val="007D766E"/>
    <w:rsid w:val="00813F2E"/>
    <w:rsid w:val="008455C7"/>
    <w:rsid w:val="00850DB5"/>
    <w:rsid w:val="00855C87"/>
    <w:rsid w:val="00857182"/>
    <w:rsid w:val="00874A77"/>
    <w:rsid w:val="00875CC9"/>
    <w:rsid w:val="008A3015"/>
    <w:rsid w:val="008A41EE"/>
    <w:rsid w:val="008C01A8"/>
    <w:rsid w:val="008F132E"/>
    <w:rsid w:val="008F5D53"/>
    <w:rsid w:val="00901050"/>
    <w:rsid w:val="00904B4C"/>
    <w:rsid w:val="0091317B"/>
    <w:rsid w:val="00913A7D"/>
    <w:rsid w:val="00913FDA"/>
    <w:rsid w:val="00916374"/>
    <w:rsid w:val="009342CD"/>
    <w:rsid w:val="00935A72"/>
    <w:rsid w:val="00944B6A"/>
    <w:rsid w:val="00947DE3"/>
    <w:rsid w:val="00954DD7"/>
    <w:rsid w:val="00960BC0"/>
    <w:rsid w:val="009621FF"/>
    <w:rsid w:val="00963813"/>
    <w:rsid w:val="00967E89"/>
    <w:rsid w:val="009A41AF"/>
    <w:rsid w:val="009A4480"/>
    <w:rsid w:val="009B478D"/>
    <w:rsid w:val="009D2464"/>
    <w:rsid w:val="009D43BB"/>
    <w:rsid w:val="009E37B6"/>
    <w:rsid w:val="009F7171"/>
    <w:rsid w:val="00A137E4"/>
    <w:rsid w:val="00A24608"/>
    <w:rsid w:val="00A4064E"/>
    <w:rsid w:val="00A43C56"/>
    <w:rsid w:val="00A51B21"/>
    <w:rsid w:val="00A63D88"/>
    <w:rsid w:val="00A82A60"/>
    <w:rsid w:val="00A970A9"/>
    <w:rsid w:val="00AD7CE3"/>
    <w:rsid w:val="00AF0E4D"/>
    <w:rsid w:val="00AF282B"/>
    <w:rsid w:val="00B02249"/>
    <w:rsid w:val="00B10178"/>
    <w:rsid w:val="00B102C4"/>
    <w:rsid w:val="00B40B76"/>
    <w:rsid w:val="00B525A3"/>
    <w:rsid w:val="00B61F17"/>
    <w:rsid w:val="00B9069A"/>
    <w:rsid w:val="00B93121"/>
    <w:rsid w:val="00B94146"/>
    <w:rsid w:val="00B9726E"/>
    <w:rsid w:val="00B975C5"/>
    <w:rsid w:val="00BE1929"/>
    <w:rsid w:val="00BE3E81"/>
    <w:rsid w:val="00C02206"/>
    <w:rsid w:val="00C114ED"/>
    <w:rsid w:val="00C121E1"/>
    <w:rsid w:val="00C22C11"/>
    <w:rsid w:val="00C43D30"/>
    <w:rsid w:val="00C55883"/>
    <w:rsid w:val="00C620EC"/>
    <w:rsid w:val="00C64714"/>
    <w:rsid w:val="00C65684"/>
    <w:rsid w:val="00C67CFC"/>
    <w:rsid w:val="00C67D37"/>
    <w:rsid w:val="00C91ADC"/>
    <w:rsid w:val="00CB5F4B"/>
    <w:rsid w:val="00CB6A06"/>
    <w:rsid w:val="00CC7391"/>
    <w:rsid w:val="00CD6361"/>
    <w:rsid w:val="00CE7976"/>
    <w:rsid w:val="00D02D32"/>
    <w:rsid w:val="00D11493"/>
    <w:rsid w:val="00D16A17"/>
    <w:rsid w:val="00D2766A"/>
    <w:rsid w:val="00D34BD5"/>
    <w:rsid w:val="00D522F6"/>
    <w:rsid w:val="00D57C8A"/>
    <w:rsid w:val="00D619C9"/>
    <w:rsid w:val="00D63C7E"/>
    <w:rsid w:val="00D64B28"/>
    <w:rsid w:val="00DD7EC9"/>
    <w:rsid w:val="00DE2634"/>
    <w:rsid w:val="00DE7386"/>
    <w:rsid w:val="00E07F6E"/>
    <w:rsid w:val="00E535D9"/>
    <w:rsid w:val="00E73A89"/>
    <w:rsid w:val="00E868BD"/>
    <w:rsid w:val="00E90101"/>
    <w:rsid w:val="00ED575E"/>
    <w:rsid w:val="00EE4EA5"/>
    <w:rsid w:val="00F02A9A"/>
    <w:rsid w:val="00F05C6C"/>
    <w:rsid w:val="00F13D2A"/>
    <w:rsid w:val="00F24FEC"/>
    <w:rsid w:val="00F263C4"/>
    <w:rsid w:val="00F3413A"/>
    <w:rsid w:val="00F34D72"/>
    <w:rsid w:val="00F505AC"/>
    <w:rsid w:val="00F54398"/>
    <w:rsid w:val="00F570BC"/>
    <w:rsid w:val="00F647B8"/>
    <w:rsid w:val="00F77108"/>
    <w:rsid w:val="00F83266"/>
    <w:rsid w:val="00F84C7A"/>
    <w:rsid w:val="00F862C1"/>
    <w:rsid w:val="00F86C65"/>
    <w:rsid w:val="00FE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1F0BDB11"/>
  <w15:docId w15:val="{61E77D5C-8CA9-4217-9BA3-91722676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9A41AF"/>
    <w:rPr>
      <w:rFonts w:ascii="Frutiger LT 55 Roman" w:hAnsi="Frutiger LT 55 Roman"/>
      <w:sz w:val="18"/>
      <w:szCs w:val="18"/>
      <w:lang w:eastAsia="de-DE"/>
    </w:rPr>
  </w:style>
  <w:style w:type="paragraph" w:styleId="berschrift1">
    <w:name w:val="heading 1"/>
    <w:basedOn w:val="Standard"/>
    <w:next w:val="Standard"/>
    <w:autoRedefine/>
    <w:qFormat/>
    <w:pPr>
      <w:numPr>
        <w:numId w:val="11"/>
      </w:numPr>
      <w:tabs>
        <w:tab w:val="clear" w:pos="432"/>
        <w:tab w:val="num" w:pos="360"/>
      </w:tabs>
      <w:spacing w:before="240" w:after="120"/>
      <w:ind w:left="0" w:firstLine="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berschrift1"/>
    <w:next w:val="Standard"/>
    <w:autoRedefine/>
    <w:qFormat/>
    <w:rsid w:val="00EE4EA5"/>
    <w:pPr>
      <w:numPr>
        <w:ilvl w:val="1"/>
        <w:numId w:val="12"/>
      </w:numPr>
      <w:tabs>
        <w:tab w:val="clear" w:pos="576"/>
        <w:tab w:val="num" w:pos="360"/>
        <w:tab w:val="left" w:pos="624"/>
      </w:tabs>
      <w:ind w:left="0" w:firstLine="0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berschrift1"/>
    <w:next w:val="Standard"/>
    <w:autoRedefine/>
    <w:qFormat/>
    <w:rsid w:val="00EE4EA5"/>
    <w:pPr>
      <w:numPr>
        <w:ilvl w:val="2"/>
        <w:numId w:val="13"/>
      </w:numPr>
      <w:tabs>
        <w:tab w:val="clear" w:pos="720"/>
        <w:tab w:val="num" w:pos="360"/>
        <w:tab w:val="left" w:pos="794"/>
      </w:tabs>
      <w:ind w:left="0" w:firstLine="0"/>
      <w:outlineLvl w:val="2"/>
    </w:pPr>
    <w:rPr>
      <w:b w:val="0"/>
      <w:bCs w:val="0"/>
      <w:szCs w:val="26"/>
    </w:rPr>
  </w:style>
  <w:style w:type="paragraph" w:styleId="berschrift4">
    <w:name w:val="heading 4"/>
    <w:basedOn w:val="berschrift1"/>
    <w:next w:val="Standard"/>
    <w:qFormat/>
    <w:pPr>
      <w:numPr>
        <w:ilvl w:val="3"/>
        <w:numId w:val="14"/>
      </w:numPr>
      <w:tabs>
        <w:tab w:val="clear" w:pos="864"/>
        <w:tab w:val="num" w:pos="360"/>
        <w:tab w:val="left" w:pos="964"/>
      </w:tabs>
      <w:ind w:left="0" w:firstLine="0"/>
      <w:outlineLvl w:val="3"/>
    </w:pPr>
    <w:rPr>
      <w:b w:val="0"/>
      <w:bCs w:val="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pPr>
      <w:tabs>
        <w:tab w:val="center" w:pos="4536"/>
        <w:tab w:val="right" w:pos="9072"/>
      </w:tabs>
    </w:pPr>
    <w:rPr>
      <w:b/>
      <w:bCs/>
      <w:szCs w:val="20"/>
    </w:rPr>
  </w:style>
  <w:style w:type="paragraph" w:styleId="Fuzeile">
    <w:name w:val="footer"/>
    <w:basedOn w:val="Vordruck8No"/>
    <w:rsid w:val="002833A4"/>
  </w:style>
  <w:style w:type="paragraph" w:customStyle="1" w:styleId="Vordruck8No">
    <w:name w:val="Vordruck8No"/>
    <w:basedOn w:val="Vordruck8"/>
    <w:rsid w:val="00D2766A"/>
    <w:rPr>
      <w:noProof/>
    </w:rPr>
  </w:style>
  <w:style w:type="paragraph" w:customStyle="1" w:styleId="Vordruck8">
    <w:name w:val="Vordruck8"/>
    <w:basedOn w:val="Standard"/>
    <w:rsid w:val="004F7358"/>
    <w:rPr>
      <w:sz w:val="16"/>
    </w:rPr>
  </w:style>
  <w:style w:type="paragraph" w:styleId="Kopfzeile">
    <w:name w:val="header"/>
    <w:basedOn w:val="Vordruck8No"/>
    <w:pPr>
      <w:tabs>
        <w:tab w:val="center" w:pos="4536"/>
        <w:tab w:val="right" w:pos="9072"/>
      </w:tabs>
    </w:pPr>
  </w:style>
  <w:style w:type="paragraph" w:customStyle="1" w:styleId="StandardNo">
    <w:name w:val="StandardNo"/>
    <w:basedOn w:val="Standard"/>
    <w:rsid w:val="002833A4"/>
    <w:rPr>
      <w:noProof/>
    </w:rPr>
  </w:style>
  <w:style w:type="paragraph" w:styleId="Verzeichnis1">
    <w:name w:val="toc 1"/>
    <w:basedOn w:val="Standard"/>
    <w:next w:val="Standard"/>
    <w:autoRedefine/>
    <w:semiHidden/>
    <w:pPr>
      <w:spacing w:before="120"/>
      <w:ind w:left="1134" w:hanging="1134"/>
    </w:pPr>
    <w:rPr>
      <w:b/>
    </w:rPr>
  </w:style>
  <w:style w:type="paragraph" w:styleId="Verzeichnis2">
    <w:name w:val="toc 2"/>
    <w:basedOn w:val="Standard"/>
    <w:next w:val="Standard"/>
    <w:autoRedefine/>
    <w:semiHidden/>
    <w:pPr>
      <w:ind w:left="1134" w:hanging="1134"/>
    </w:pPr>
  </w:style>
  <w:style w:type="paragraph" w:styleId="Verzeichnis3">
    <w:name w:val="toc 3"/>
    <w:basedOn w:val="Standard"/>
    <w:next w:val="Standard"/>
    <w:autoRedefine/>
    <w:semiHidden/>
    <w:pPr>
      <w:ind w:left="1134" w:hanging="1134"/>
    </w:pPr>
  </w:style>
  <w:style w:type="paragraph" w:styleId="Verzeichnis4">
    <w:name w:val="toc 4"/>
    <w:basedOn w:val="Standard"/>
    <w:next w:val="Standard"/>
    <w:autoRedefine/>
    <w:semiHidden/>
    <w:pPr>
      <w:ind w:left="1134" w:hanging="1134"/>
    </w:pPr>
  </w:style>
  <w:style w:type="paragraph" w:customStyle="1" w:styleId="Vordruck80">
    <w:name w:val="Vordruck 8"/>
    <w:basedOn w:val="Standard"/>
    <w:rsid w:val="001118E2"/>
    <w:rPr>
      <w:sz w:val="16"/>
    </w:rPr>
  </w:style>
  <w:style w:type="paragraph" w:customStyle="1" w:styleId="Vordruck8No0">
    <w:name w:val="Vordruck 8 No"/>
    <w:basedOn w:val="Standard"/>
    <w:rsid w:val="001118E2"/>
    <w:rPr>
      <w:noProof/>
      <w:sz w:val="16"/>
      <w:lang w:val="de-DE"/>
    </w:rPr>
  </w:style>
  <w:style w:type="paragraph" w:styleId="Sprechblasentext">
    <w:name w:val="Balloon Text"/>
    <w:basedOn w:val="Standard"/>
    <w:link w:val="SprechblasentextZchn"/>
    <w:rsid w:val="002B6D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B6DB9"/>
    <w:rPr>
      <w:rFonts w:ascii="Tahoma" w:hAnsi="Tahoma" w:cs="Tahoma"/>
      <w:sz w:val="16"/>
      <w:szCs w:val="16"/>
      <w:lang w:eastAsia="de-DE"/>
    </w:rPr>
  </w:style>
  <w:style w:type="paragraph" w:styleId="Untertitel">
    <w:name w:val="Subtitle"/>
    <w:basedOn w:val="Standard"/>
    <w:next w:val="Standard"/>
    <w:link w:val="UntertitelZchn"/>
    <w:rsid w:val="002A3FD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UntertitelZchn">
    <w:name w:val="Untertitel Zchn"/>
    <w:basedOn w:val="Absatz-Standardschriftart"/>
    <w:link w:val="Untertitel"/>
    <w:rsid w:val="002A3FDA"/>
    <w:rPr>
      <w:rFonts w:asciiTheme="majorHAnsi" w:eastAsiaTheme="majorEastAsia" w:hAnsiTheme="maj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qFormat/>
    <w:rsid w:val="002A3FDA"/>
    <w:rPr>
      <w:i/>
      <w:iCs/>
    </w:rPr>
  </w:style>
  <w:style w:type="character" w:styleId="Fett">
    <w:name w:val="Strong"/>
    <w:basedOn w:val="Absatz-Standardschriftart"/>
    <w:qFormat/>
    <w:rsid w:val="002A3FDA"/>
    <w:rPr>
      <w:b/>
      <w:bCs/>
    </w:rPr>
  </w:style>
  <w:style w:type="paragraph" w:customStyle="1" w:styleId="Ansprechpartner">
    <w:name w:val="Ansprechpartner"/>
    <w:basedOn w:val="Vordruck8No0"/>
    <w:qFormat/>
    <w:rsid w:val="002A3FDA"/>
    <w:rPr>
      <w:sz w:val="18"/>
      <w:lang w:val="de-CH"/>
    </w:rPr>
  </w:style>
  <w:style w:type="paragraph" w:styleId="Titel">
    <w:name w:val="Title"/>
    <w:basedOn w:val="Standard"/>
    <w:next w:val="Standard"/>
    <w:link w:val="TitelZchn"/>
    <w:autoRedefine/>
    <w:qFormat/>
    <w:rsid w:val="00F263C4"/>
    <w:pPr>
      <w:spacing w:before="240" w:after="60"/>
      <w:outlineLvl w:val="0"/>
    </w:pPr>
    <w:rPr>
      <w:rFonts w:eastAsiaTheme="majorEastAsia" w:cstheme="majorBidi"/>
      <w:b/>
      <w:bCs/>
      <w:kern w:val="28"/>
      <w:sz w:val="30"/>
      <w:szCs w:val="32"/>
    </w:rPr>
  </w:style>
  <w:style w:type="character" w:customStyle="1" w:styleId="TitelZchn">
    <w:name w:val="Titel Zchn"/>
    <w:basedOn w:val="Absatz-Standardschriftart"/>
    <w:link w:val="Titel"/>
    <w:rsid w:val="00F263C4"/>
    <w:rPr>
      <w:rFonts w:ascii="Arial" w:eastAsiaTheme="majorEastAsia" w:hAnsi="Arial" w:cstheme="majorBidi"/>
      <w:b/>
      <w:bCs/>
      <w:kern w:val="28"/>
      <w:sz w:val="30"/>
      <w:szCs w:val="32"/>
      <w:lang w:eastAsia="de-DE"/>
    </w:rPr>
  </w:style>
  <w:style w:type="paragraph" w:styleId="Listenabsatz">
    <w:name w:val="List Paragraph"/>
    <w:basedOn w:val="Standard"/>
    <w:uiPriority w:val="34"/>
    <w:rsid w:val="00E90101"/>
    <w:pPr>
      <w:ind w:left="720"/>
      <w:contextualSpacing/>
    </w:pPr>
  </w:style>
  <w:style w:type="character" w:styleId="Hyperlink">
    <w:name w:val="Hyperlink"/>
    <w:rsid w:val="009A41AF"/>
    <w:rPr>
      <w:color w:val="0000FF"/>
      <w:u w:val="single"/>
    </w:rPr>
  </w:style>
  <w:style w:type="character" w:styleId="Seitenzahl">
    <w:name w:val="page number"/>
    <w:basedOn w:val="Absatz-Standardschriftart"/>
    <w:rsid w:val="009A41AF"/>
  </w:style>
  <w:style w:type="character" w:styleId="NichtaufgelsteErwhnung">
    <w:name w:val="Unresolved Mention"/>
    <w:basedOn w:val="Absatz-Standardschriftart"/>
    <w:uiPriority w:val="99"/>
    <w:semiHidden/>
    <w:unhideWhenUsed/>
    <w:rsid w:val="002D60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Allgemein\Vorlagen%20H+\Neutrale%20Vorlage\Vorlage%20neutral%20ho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9B8A8-0D53-4255-9020-C7700BFC0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neutral hoch.dotx</Template>
  <TotalTime>0</TotalTime>
  <Pages>2</Pages>
  <Words>236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Hewlett-Packard Company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Praplan Isabelle</dc:creator>
  <dc:description>Leuchter Informatik AG_x000d_
CH-6003 Luzern_x000d_
Juli 2004</dc:description>
  <cp:lastModifiedBy>Praplan Isabelle</cp:lastModifiedBy>
  <cp:revision>7</cp:revision>
  <cp:lastPrinted>2013-06-18T07:30:00Z</cp:lastPrinted>
  <dcterms:created xsi:type="dcterms:W3CDTF">2017-06-15T13:05:00Z</dcterms:created>
  <dcterms:modified xsi:type="dcterms:W3CDTF">2018-08-21T06:59:00Z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lpwstr>ID</vt:lpwstr>
  </property>
  <property fmtid="{D5CDD505-2E9C-101B-9397-08002B2CF9AE}" pid="3" name="IDLinks">
    <vt:lpwstr>IDLinks</vt:lpwstr>
  </property>
  <property fmtid="{D5CDD505-2E9C-101B-9397-08002B2CF9AE}" pid="4" name="IDRechts">
    <vt:lpwstr>IDRechts</vt:lpwstr>
  </property>
  <property fmtid="{D5CDD505-2E9C-101B-9397-08002B2CF9AE}" pid="5" name="IDDokumentersteller">
    <vt:lpwstr>IDDokumentersteller</vt:lpwstr>
  </property>
  <property fmtid="{D5CDD505-2E9C-101B-9397-08002B2CF9AE}" pid="6" name="Kurzzeichen">
    <vt:lpwstr>Kurzzeichen</vt:lpwstr>
  </property>
  <property fmtid="{D5CDD505-2E9C-101B-9397-08002B2CF9AE}" pid="7" name="KurzzeichenLinks">
    <vt:lpwstr>KurzzeichenLinks</vt:lpwstr>
  </property>
  <property fmtid="{D5CDD505-2E9C-101B-9397-08002B2CF9AE}" pid="8" name="KurzzeichenRechts">
    <vt:lpwstr>KurzzeichenRechts</vt:lpwstr>
  </property>
  <property fmtid="{D5CDD505-2E9C-101B-9397-08002B2CF9AE}" pid="9" name="KurzzeichenDokumentersteller">
    <vt:lpwstr>KurzzeichenDokumentersteller</vt:lpwstr>
  </property>
  <property fmtid="{D5CDD505-2E9C-101B-9397-08002B2CF9AE}" pid="10" name="Name">
    <vt:lpwstr>Name</vt:lpwstr>
  </property>
  <property fmtid="{D5CDD505-2E9C-101B-9397-08002B2CF9AE}" pid="11" name="NameLinks">
    <vt:lpwstr>NameLinks</vt:lpwstr>
  </property>
  <property fmtid="{D5CDD505-2E9C-101B-9397-08002B2CF9AE}" pid="12" name="NameRechts">
    <vt:lpwstr>NameRechts</vt:lpwstr>
  </property>
  <property fmtid="{D5CDD505-2E9C-101B-9397-08002B2CF9AE}" pid="13" name="NameDokumentersteller">
    <vt:lpwstr>NameDokumentersteller</vt:lpwstr>
  </property>
  <property fmtid="{D5CDD505-2E9C-101B-9397-08002B2CF9AE}" pid="14" name="Vorname">
    <vt:lpwstr>Vorname</vt:lpwstr>
  </property>
  <property fmtid="{D5CDD505-2E9C-101B-9397-08002B2CF9AE}" pid="15" name="VornameLinks">
    <vt:lpwstr>VornameLinks</vt:lpwstr>
  </property>
  <property fmtid="{D5CDD505-2E9C-101B-9397-08002B2CF9AE}" pid="16" name="VornameRechts">
    <vt:lpwstr>VornameRechts</vt:lpwstr>
  </property>
  <property fmtid="{D5CDD505-2E9C-101B-9397-08002B2CF9AE}" pid="17" name="VornameDokumentersteller">
    <vt:lpwstr>VornameDokumentersteller</vt:lpwstr>
  </property>
  <property fmtid="{D5CDD505-2E9C-101B-9397-08002B2CF9AE}" pid="18" name="TelefonDirekt">
    <vt:lpwstr>TelefonDirekt</vt:lpwstr>
  </property>
  <property fmtid="{D5CDD505-2E9C-101B-9397-08002B2CF9AE}" pid="19" name="TelefonDirektLinks">
    <vt:lpwstr>TelefonDirektLinks</vt:lpwstr>
  </property>
  <property fmtid="{D5CDD505-2E9C-101B-9397-08002B2CF9AE}" pid="20" name="TelefonDirektRechts">
    <vt:lpwstr>TelefonDirektRechts</vt:lpwstr>
  </property>
  <property fmtid="{D5CDD505-2E9C-101B-9397-08002B2CF9AE}" pid="21" name="TelefonDirektDokumentersteller">
    <vt:lpwstr>TelefonDirektDokumentersteller</vt:lpwstr>
  </property>
  <property fmtid="{D5CDD505-2E9C-101B-9397-08002B2CF9AE}" pid="22" name="TelefaxDirekt">
    <vt:lpwstr>TelefaxDirekt</vt:lpwstr>
  </property>
  <property fmtid="{D5CDD505-2E9C-101B-9397-08002B2CF9AE}" pid="23" name="TelefaxDirektLinks">
    <vt:lpwstr>TelefaxDirektLinks</vt:lpwstr>
  </property>
  <property fmtid="{D5CDD505-2E9C-101B-9397-08002B2CF9AE}" pid="24" name="TelefaxDirektRechts">
    <vt:lpwstr>TelefaxDirektRechts</vt:lpwstr>
  </property>
  <property fmtid="{D5CDD505-2E9C-101B-9397-08002B2CF9AE}" pid="25" name="TelefaxDirektDokumentersteller">
    <vt:lpwstr>TelefaxDirektDokumentersteller</vt:lpwstr>
  </property>
  <property fmtid="{D5CDD505-2E9C-101B-9397-08002B2CF9AE}" pid="26" name="Mobile">
    <vt:lpwstr>Mobile</vt:lpwstr>
  </property>
  <property fmtid="{D5CDD505-2E9C-101B-9397-08002B2CF9AE}" pid="27" name="MobileLinks">
    <vt:lpwstr>MobileLinks</vt:lpwstr>
  </property>
  <property fmtid="{D5CDD505-2E9C-101B-9397-08002B2CF9AE}" pid="28" name="MobileRechts">
    <vt:lpwstr>MobileRechts</vt:lpwstr>
  </property>
  <property fmtid="{D5CDD505-2E9C-101B-9397-08002B2CF9AE}" pid="29" name="MobileDokumentersteller">
    <vt:lpwstr>MobileDokumentersteller</vt:lpwstr>
  </property>
  <property fmtid="{D5CDD505-2E9C-101B-9397-08002B2CF9AE}" pid="30" name="Email">
    <vt:lpwstr>Email</vt:lpwstr>
  </property>
  <property fmtid="{D5CDD505-2E9C-101B-9397-08002B2CF9AE}" pid="31" name="EmailLinks">
    <vt:lpwstr>EmailLinks</vt:lpwstr>
  </property>
  <property fmtid="{D5CDD505-2E9C-101B-9397-08002B2CF9AE}" pid="32" name="EmailRechts">
    <vt:lpwstr>EmailRechts</vt:lpwstr>
  </property>
  <property fmtid="{D5CDD505-2E9C-101B-9397-08002B2CF9AE}" pid="33" name="EmailDokumentersteller">
    <vt:lpwstr>EmailDokumentersteller</vt:lpwstr>
  </property>
  <property fmtid="{D5CDD505-2E9C-101B-9397-08002B2CF9AE}" pid="34" name="CompanyKennung">
    <vt:lpwstr>CompanyKennung</vt:lpwstr>
  </property>
  <property fmtid="{D5CDD505-2E9C-101B-9397-08002B2CF9AE}" pid="35" name="CompanyName">
    <vt:lpwstr>CompanyName</vt:lpwstr>
  </property>
  <property fmtid="{D5CDD505-2E9C-101B-9397-08002B2CF9AE}" pid="36" name="CompanyZusatz">
    <vt:lpwstr>CompanyZusatz</vt:lpwstr>
  </property>
  <property fmtid="{D5CDD505-2E9C-101B-9397-08002B2CF9AE}" pid="37" name="CompanyStreet">
    <vt:lpwstr>CompanyStreet</vt:lpwstr>
  </property>
  <property fmtid="{D5CDD505-2E9C-101B-9397-08002B2CF9AE}" pid="38" name="CompanyPostfach">
    <vt:lpwstr>CompanyPostfach</vt:lpwstr>
  </property>
  <property fmtid="{D5CDD505-2E9C-101B-9397-08002B2CF9AE}" pid="39" name="CompanyPLZOrt">
    <vt:lpwstr>CompanyPLZOrt</vt:lpwstr>
  </property>
  <property fmtid="{D5CDD505-2E9C-101B-9397-08002B2CF9AE}" pid="40" name="CompanyTelefon">
    <vt:lpwstr>CompanyTelefon</vt:lpwstr>
  </property>
  <property fmtid="{D5CDD505-2E9C-101B-9397-08002B2CF9AE}" pid="41" name="CompanyFax">
    <vt:lpwstr>CompanyFax</vt:lpwstr>
  </property>
  <property fmtid="{D5CDD505-2E9C-101B-9397-08002B2CF9AE}" pid="42" name="CompanyISDN">
    <vt:lpwstr>CompanyISDN</vt:lpwstr>
  </property>
  <property fmtid="{D5CDD505-2E9C-101B-9397-08002B2CF9AE}" pid="43" name="CompanyEmail">
    <vt:lpwstr>CompanyEmail</vt:lpwstr>
  </property>
  <property fmtid="{D5CDD505-2E9C-101B-9397-08002B2CF9AE}" pid="44" name="CompanyInternet">
    <vt:lpwstr>CompanyInternet</vt:lpwstr>
  </property>
  <property fmtid="{D5CDD505-2E9C-101B-9397-08002B2CF9AE}" pid="45" name="CompanyGruss">
    <vt:lpwstr>CompanyGruss</vt:lpwstr>
  </property>
  <property fmtid="{D5CDD505-2E9C-101B-9397-08002B2CF9AE}" pid="46" name="Layout">
    <vt:lpwstr>Layout</vt:lpwstr>
  </property>
  <property fmtid="{D5CDD505-2E9C-101B-9397-08002B2CF9AE}" pid="47" name="Adresse">
    <vt:lpwstr> </vt:lpwstr>
  </property>
  <property fmtid="{D5CDD505-2E9C-101B-9397-08002B2CF9AE}" pid="48" name="Einschreiben">
    <vt:lpwstr> </vt:lpwstr>
  </property>
  <property fmtid="{D5CDD505-2E9C-101B-9397-08002B2CF9AE}" pid="49" name="Vertraulich">
    <vt:lpwstr> </vt:lpwstr>
  </property>
  <property fmtid="{D5CDD505-2E9C-101B-9397-08002B2CF9AE}" pid="50" name="Erste Seite">
    <vt:lpwstr>Neutral</vt:lpwstr>
  </property>
  <property fmtid="{D5CDD505-2E9C-101B-9397-08002B2CF9AE}" pid="51" name="Folgeseite">
    <vt:lpwstr>Neutral</vt:lpwstr>
  </property>
  <property fmtid="{D5CDD505-2E9C-101B-9397-08002B2CF9AE}" pid="52" name="WPDialog">
    <vt:lpwstr>Adresse</vt:lpwstr>
  </property>
  <property fmtid="{D5CDD505-2E9C-101B-9397-08002B2CF9AE}" pid="53" name="Funktion1">
    <vt:lpwstr>Funktion1</vt:lpwstr>
  </property>
  <property fmtid="{D5CDD505-2E9C-101B-9397-08002B2CF9AE}" pid="54" name="Funktion2">
    <vt:lpwstr>Funktion2</vt:lpwstr>
  </property>
  <property fmtid="{D5CDD505-2E9C-101B-9397-08002B2CF9AE}" pid="55" name="Funktion1Links">
    <vt:lpwstr>Funktion1Links</vt:lpwstr>
  </property>
  <property fmtid="{D5CDD505-2E9C-101B-9397-08002B2CF9AE}" pid="56" name="Funktion2Links">
    <vt:lpwstr>Funktion2Links</vt:lpwstr>
  </property>
  <property fmtid="{D5CDD505-2E9C-101B-9397-08002B2CF9AE}" pid="57" name="Funktion2Rechts">
    <vt:lpwstr>Funktion2Rechts</vt:lpwstr>
  </property>
  <property fmtid="{D5CDD505-2E9C-101B-9397-08002B2CF9AE}" pid="58" name="Funktion1Rechts">
    <vt:lpwstr>Funktion1Rechts</vt:lpwstr>
  </property>
  <property fmtid="{D5CDD505-2E9C-101B-9397-08002B2CF9AE}" pid="59" name="Funktion1Dokumentersteller">
    <vt:lpwstr>Funktion1Dokumentersteller</vt:lpwstr>
  </property>
  <property fmtid="{D5CDD505-2E9C-101B-9397-08002B2CF9AE}" pid="60" name="Funktion2Dokumentersteller">
    <vt:lpwstr>Funktion2Dokumentersteller</vt:lpwstr>
  </property>
  <property fmtid="{D5CDD505-2E9C-101B-9397-08002B2CF9AE}" pid="61" name="FaxDirekt">
    <vt:lpwstr>FaxDirekt</vt:lpwstr>
  </property>
  <property fmtid="{D5CDD505-2E9C-101B-9397-08002B2CF9AE}" pid="62" name="LogoAus">
    <vt:lpwstr>True</vt:lpwstr>
  </property>
  <property fmtid="{D5CDD505-2E9C-101B-9397-08002B2CF9AE}" pid="63" name="KurzzeichenVerfasser">
    <vt:lpwstr>KurzzeichenVerfasser</vt:lpwstr>
  </property>
  <property fmtid="{D5CDD505-2E9C-101B-9397-08002B2CF9AE}" pid="64" name="VersandartD">
    <vt:lpwstr> </vt:lpwstr>
  </property>
</Properties>
</file>